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F8896" w14:textId="77777777" w:rsidR="004C7439" w:rsidRPr="004C7439" w:rsidRDefault="004C7439" w:rsidP="004C7439">
      <w:pPr>
        <w:pStyle w:val="TYTUAKTUprzedmiotregulacjiustawylubrozporzdzenia"/>
      </w:pPr>
      <w:r w:rsidRPr="004C7439">
        <w:t>UZASADNIENIE</w:t>
      </w:r>
    </w:p>
    <w:p w14:paraId="3807C673" w14:textId="4FA43E0F" w:rsidR="004C7439" w:rsidRDefault="004C7439" w:rsidP="004C7439">
      <w:pPr>
        <w:pStyle w:val="NIEARTTEKSTtekstnieartykuowanynppodstprawnarozplubpreambua"/>
      </w:pPr>
      <w:r w:rsidRPr="004C7439">
        <w:t>Projekt rozporządzenia stanowi wykonanie upoważnienia z</w:t>
      </w:r>
      <w:r>
        <w:t>awartego</w:t>
      </w:r>
      <w:r w:rsidR="002A022E">
        <w:t xml:space="preserve"> w </w:t>
      </w:r>
      <w:r w:rsidR="00966022">
        <w:t xml:space="preserve">znowelizowanym </w:t>
      </w:r>
      <w:r w:rsidR="002A022E">
        <w:t>art. </w:t>
      </w:r>
      <w:r w:rsidRPr="004C7439">
        <w:t>3</w:t>
      </w:r>
      <w:r w:rsidR="002A022E">
        <w:t>2 ust. 5 </w:t>
      </w:r>
      <w:r w:rsidRPr="004C7439">
        <w:t>ustawy z</w:t>
      </w:r>
      <w:r>
        <w:t> </w:t>
      </w:r>
      <w:r w:rsidRPr="004C7439">
        <w:t>dnia 7</w:t>
      </w:r>
      <w:r>
        <w:t> </w:t>
      </w:r>
      <w:r w:rsidRPr="004C7439">
        <w:t>lipca 1994</w:t>
      </w:r>
      <w:r>
        <w:t> </w:t>
      </w:r>
      <w:r w:rsidRPr="004C7439">
        <w:t>r. – Prawo budowlane (</w:t>
      </w:r>
      <w:r w:rsidR="002A022E">
        <w:t>Dz. U.</w:t>
      </w:r>
      <w:r w:rsidRPr="004C7439">
        <w:t xml:space="preserve"> z</w:t>
      </w:r>
      <w:r>
        <w:t> </w:t>
      </w:r>
      <w:r w:rsidRPr="004C7439">
        <w:t>2020</w:t>
      </w:r>
      <w:r>
        <w:t> </w:t>
      </w:r>
      <w:r w:rsidRPr="004C7439">
        <w:t>r.</w:t>
      </w:r>
      <w:r w:rsidR="002A022E">
        <w:t xml:space="preserve"> poz. </w:t>
      </w:r>
      <w:r w:rsidRPr="004C7439">
        <w:t>1333</w:t>
      </w:r>
      <w:r w:rsidR="00B518A8" w:rsidRPr="00B518A8">
        <w:t xml:space="preserve">, </w:t>
      </w:r>
      <w:r w:rsidR="00F2365E">
        <w:t>z późn. zm.</w:t>
      </w:r>
      <w:r w:rsidR="00B518A8" w:rsidRPr="00B518A8">
        <w:t>)</w:t>
      </w:r>
      <w:r w:rsidR="00787C07">
        <w:t xml:space="preserve">, zwanej dalej </w:t>
      </w:r>
      <w:r w:rsidR="00787C07" w:rsidRPr="00B518A8">
        <w:t>„</w:t>
      </w:r>
      <w:r w:rsidR="00787C07">
        <w:t>ustawą – Prawo budowlane</w:t>
      </w:r>
      <w:r w:rsidR="00787C07" w:rsidRPr="00B518A8">
        <w:t>”</w:t>
      </w:r>
      <w:r w:rsidR="00966022">
        <w:t>.</w:t>
      </w:r>
    </w:p>
    <w:p w14:paraId="3700BB2E" w14:textId="52EEE260" w:rsidR="000B528B" w:rsidRDefault="00966022" w:rsidP="00966022">
      <w:pPr>
        <w:pStyle w:val="NIEARTTEKSTtekstnieartykuowanynppodstprawnarozplubpreambua"/>
      </w:pPr>
      <w:r w:rsidRPr="00966022">
        <w:t xml:space="preserve">Konieczność wydania przedmiotowego rozporządzenia </w:t>
      </w:r>
      <w:r w:rsidR="00D77447" w:rsidRPr="00966022">
        <w:t>jest</w:t>
      </w:r>
      <w:r w:rsidR="00D77447" w:rsidRPr="00D77447">
        <w:t xml:space="preserve"> </w:t>
      </w:r>
      <w:r w:rsidRPr="00966022">
        <w:t>podyktowana zmianą przepisów ustawy</w:t>
      </w:r>
      <w:r w:rsidR="00B521B8">
        <w:t xml:space="preserve"> </w:t>
      </w:r>
      <w:r w:rsidRPr="00966022">
        <w:t>– Prawo budowlane, wprowadzonych ustawą z dnia 10 grudnia 2020 r. o zmianie niektórych ustaw wspierających rozwój mieszkalnictwa</w:t>
      </w:r>
      <w:r w:rsidR="003448BB">
        <w:t xml:space="preserve"> (Dz. U. z 2021 r. poz. 11)</w:t>
      </w:r>
      <w:r w:rsidRPr="00966022">
        <w:t>, która w zakresie art. 32 ust. 5 wejdzie w życie z dniem 1 lipca 2021 </w:t>
      </w:r>
      <w:r>
        <w:t xml:space="preserve">r. </w:t>
      </w:r>
      <w:r w:rsidR="004C7439" w:rsidRPr="004C7439">
        <w:t xml:space="preserve">Rozporządzenie określa wzór </w:t>
      </w:r>
      <w:r w:rsidR="000B528B" w:rsidRPr="000B528B">
        <w:t>oświadczenia</w:t>
      </w:r>
      <w:r w:rsidR="002A022E" w:rsidRPr="000B528B">
        <w:t xml:space="preserve"> o</w:t>
      </w:r>
      <w:r w:rsidR="002A022E">
        <w:t> </w:t>
      </w:r>
      <w:r w:rsidR="000B528B" w:rsidRPr="000B528B">
        <w:t>posiadanym prawie do dysponowania nieruchomością na cele budowlane</w:t>
      </w:r>
      <w:r w:rsidR="004C7439">
        <w:t>,</w:t>
      </w:r>
      <w:r w:rsidR="00BB0349">
        <w:t xml:space="preserve"> w </w:t>
      </w:r>
      <w:r w:rsidR="00D063D6">
        <w:t xml:space="preserve">tym </w:t>
      </w:r>
      <w:r w:rsidR="004C7439" w:rsidRPr="004C7439">
        <w:t>w formie dokumentu elektronicznego w rozumieniu ustawy z dnia 17 lutego 2005 r. o informatyzacji działalności podmiotów realizujących zadania publiczne (</w:t>
      </w:r>
      <w:r w:rsidR="002A022E">
        <w:t>Dz. U.</w:t>
      </w:r>
      <w:r w:rsidR="004C7439" w:rsidRPr="004C7439">
        <w:t xml:space="preserve"> z 2020 r.</w:t>
      </w:r>
      <w:r w:rsidR="002A022E">
        <w:t xml:space="preserve"> poz. </w:t>
      </w:r>
      <w:r w:rsidR="004C7439" w:rsidRPr="004C7439">
        <w:t xml:space="preserve">346, </w:t>
      </w:r>
      <w:r w:rsidR="00F2365E">
        <w:t>z późn. zm.</w:t>
      </w:r>
      <w:r w:rsidR="004C7439" w:rsidRPr="004C7439">
        <w:t>)</w:t>
      </w:r>
      <w:r w:rsidR="004C7439">
        <w:t>.</w:t>
      </w:r>
      <w:r w:rsidR="00BB0349">
        <w:t xml:space="preserve"> </w:t>
      </w:r>
    </w:p>
    <w:p w14:paraId="6CC39CA2" w14:textId="7DF6A6D9" w:rsidR="004C7439" w:rsidRDefault="00B518A8" w:rsidP="00047C12">
      <w:pPr>
        <w:pStyle w:val="NIEARTTEKSTtekstnieartykuowanynppodstprawnarozplubpreambua"/>
      </w:pPr>
      <w:r w:rsidRPr="00B518A8">
        <w:t>Przedmiotowe rozporządzenie ma na celu usprawnienie procesu inwestycyjnego i umożliwienie inwestorom załatwiania spraw</w:t>
      </w:r>
      <w:r w:rsidR="003E4815">
        <w:t xml:space="preserve"> (uregulowanych</w:t>
      </w:r>
      <w:r w:rsidR="002A022E">
        <w:t xml:space="preserve"> w </w:t>
      </w:r>
      <w:r w:rsidR="007E646D" w:rsidRPr="007E646D">
        <w:t>ustaw</w:t>
      </w:r>
      <w:r w:rsidR="007E646D">
        <w:t>ie</w:t>
      </w:r>
      <w:r w:rsidR="007E646D" w:rsidRPr="007E646D">
        <w:t xml:space="preserve"> </w:t>
      </w:r>
      <w:r w:rsidR="00BA537F">
        <w:t xml:space="preserve">– </w:t>
      </w:r>
      <w:r w:rsidR="003E4815">
        <w:t>Praw</w:t>
      </w:r>
      <w:r w:rsidR="003448BB">
        <w:t>o</w:t>
      </w:r>
      <w:r w:rsidR="003E4815">
        <w:t xml:space="preserve"> budowlan</w:t>
      </w:r>
      <w:r w:rsidR="003448BB">
        <w:t>e</w:t>
      </w:r>
      <w:r w:rsidR="003E4815">
        <w:t>)</w:t>
      </w:r>
      <w:r w:rsidRPr="00B518A8">
        <w:t xml:space="preserve"> przez Internet poprzez określenie wzor</w:t>
      </w:r>
      <w:r>
        <w:t>u</w:t>
      </w:r>
      <w:r w:rsidRPr="00B518A8">
        <w:t xml:space="preserve"> </w:t>
      </w:r>
      <w:r w:rsidR="00047C12">
        <w:t xml:space="preserve">ww. </w:t>
      </w:r>
      <w:r w:rsidR="00047C12" w:rsidRPr="00047C12">
        <w:t>oświadczenia</w:t>
      </w:r>
      <w:r w:rsidRPr="00B518A8">
        <w:t>.</w:t>
      </w:r>
    </w:p>
    <w:p w14:paraId="71709D9F" w14:textId="44582173" w:rsidR="00047C12" w:rsidRDefault="00047C12" w:rsidP="00047C12">
      <w:pPr>
        <w:pStyle w:val="ARTartustawynprozporzdzenia"/>
      </w:pPr>
      <w:r w:rsidRPr="00047C12">
        <w:t>Oświadczenie</w:t>
      </w:r>
      <w:r w:rsidR="002A022E" w:rsidRPr="00047C12">
        <w:t xml:space="preserve"> o</w:t>
      </w:r>
      <w:r w:rsidR="002A022E">
        <w:t> </w:t>
      </w:r>
      <w:r w:rsidRPr="00047C12">
        <w:t>posiadanym prawie do dysponowania nieruchomością na cele budowlane jest dokumentem koniecznym przy składaniu różnych wniosków czy zgłoszeń wynikających</w:t>
      </w:r>
      <w:r w:rsidR="002A022E" w:rsidRPr="00047C12">
        <w:t xml:space="preserve"> z</w:t>
      </w:r>
      <w:r w:rsidR="002A022E">
        <w:t> </w:t>
      </w:r>
      <w:r w:rsidRPr="00047C12">
        <w:t>przepisów ustawy</w:t>
      </w:r>
      <w:r w:rsidR="00BA47CE">
        <w:t xml:space="preserve"> – </w:t>
      </w:r>
      <w:r w:rsidRPr="00047C12">
        <w:t>Prawo budowlane. Przy czym ustawa</w:t>
      </w:r>
      <w:r w:rsidR="002A022E" w:rsidRPr="00047C12">
        <w:t xml:space="preserve"> z</w:t>
      </w:r>
      <w:r w:rsidR="002A022E">
        <w:t> </w:t>
      </w:r>
      <w:r w:rsidRPr="00047C12">
        <w:t>dnia 1</w:t>
      </w:r>
      <w:r w:rsidR="002A022E" w:rsidRPr="00047C12">
        <w:t>0</w:t>
      </w:r>
      <w:r w:rsidR="002A022E">
        <w:t> </w:t>
      </w:r>
      <w:r w:rsidRPr="00047C12">
        <w:t>grudnia 202</w:t>
      </w:r>
      <w:r w:rsidR="002A022E" w:rsidRPr="00047C12">
        <w:t>0</w:t>
      </w:r>
      <w:r w:rsidR="002A022E">
        <w:t> </w:t>
      </w:r>
      <w:r w:rsidRPr="00047C12">
        <w:t>r.</w:t>
      </w:r>
      <w:r w:rsidR="002A022E" w:rsidRPr="00047C12">
        <w:t xml:space="preserve"> o</w:t>
      </w:r>
      <w:r w:rsidR="002A022E">
        <w:t> </w:t>
      </w:r>
      <w:r w:rsidRPr="00047C12">
        <w:t>zmianie niektórych ustaw wspierających rozwój mieszkalnictwa wprowadziła do ustawy</w:t>
      </w:r>
      <w:r w:rsidR="00B521B8">
        <w:t xml:space="preserve"> </w:t>
      </w:r>
      <w:r w:rsidR="00BA47CE">
        <w:t xml:space="preserve">– </w:t>
      </w:r>
      <w:r w:rsidRPr="00047C12">
        <w:t>Prawo budowlane przepisy, na podstawie których wnioski</w:t>
      </w:r>
      <w:r w:rsidR="002A022E" w:rsidRPr="00047C12">
        <w:t xml:space="preserve"> i</w:t>
      </w:r>
      <w:r w:rsidR="002A022E">
        <w:t> </w:t>
      </w:r>
      <w:r w:rsidRPr="00047C12">
        <w:t>zgłoszenia</w:t>
      </w:r>
      <w:r>
        <w:t xml:space="preserve"> (</w:t>
      </w:r>
      <w:r w:rsidRPr="00047C12">
        <w:t>do których dołącza się oświadczenie</w:t>
      </w:r>
      <w:r>
        <w:t>)</w:t>
      </w:r>
      <w:r w:rsidRPr="00047C12">
        <w:t xml:space="preserve"> mogą być składane drogą elektroniczną. </w:t>
      </w:r>
    </w:p>
    <w:p w14:paraId="0E56907D" w14:textId="43BC54B6" w:rsidR="00047C12" w:rsidRPr="00047C12" w:rsidRDefault="00047C12" w:rsidP="00047C12">
      <w:pPr>
        <w:pStyle w:val="ARTartustawynprozporzdzenia"/>
      </w:pPr>
      <w:r w:rsidRPr="00047C12">
        <w:t>Z uwagi na to, że oświadczenie jest załączane do wniosków</w:t>
      </w:r>
      <w:r w:rsidR="002A022E" w:rsidRPr="00047C12">
        <w:t xml:space="preserve"> i</w:t>
      </w:r>
      <w:r w:rsidR="002A022E">
        <w:t> </w:t>
      </w:r>
      <w:r w:rsidRPr="00047C12">
        <w:t>zgłoszeń</w:t>
      </w:r>
      <w:r w:rsidR="002A022E" w:rsidRPr="00047C12">
        <w:t xml:space="preserve"> w</w:t>
      </w:r>
      <w:r w:rsidR="002A022E">
        <w:t> </w:t>
      </w:r>
      <w:r w:rsidRPr="00047C12">
        <w:t>oryginale, konieczne jest, aby projektowane rozporządzenie regulowało nie tylko oświadczenie</w:t>
      </w:r>
      <w:r w:rsidR="002A022E" w:rsidRPr="00047C12">
        <w:t xml:space="preserve"> w</w:t>
      </w:r>
      <w:r w:rsidR="002A022E">
        <w:t> </w:t>
      </w:r>
      <w:r w:rsidRPr="00047C12">
        <w:t>postaci papierowej, ale również</w:t>
      </w:r>
      <w:r w:rsidR="002A022E" w:rsidRPr="00047C12">
        <w:t xml:space="preserve"> w</w:t>
      </w:r>
      <w:r w:rsidR="002A022E">
        <w:t> </w:t>
      </w:r>
      <w:r w:rsidRPr="00047C12">
        <w:t>drodze elektronicznej.</w:t>
      </w:r>
      <w:r w:rsidR="002A022E" w:rsidRPr="00047C12">
        <w:t xml:space="preserve"> W</w:t>
      </w:r>
      <w:r w:rsidR="002A022E">
        <w:t> </w:t>
      </w:r>
      <w:r w:rsidRPr="00047C12">
        <w:t>innym przypadku inwestorzy nie mogliby korzystać</w:t>
      </w:r>
      <w:r w:rsidR="002A022E" w:rsidRPr="00047C12">
        <w:t xml:space="preserve"> z</w:t>
      </w:r>
      <w:r w:rsidR="002A022E">
        <w:t> </w:t>
      </w:r>
      <w:r w:rsidRPr="00047C12">
        <w:t>nowych dogodnych dla nich przepisów ustawy</w:t>
      </w:r>
      <w:r w:rsidR="00BA47CE">
        <w:t xml:space="preserve"> –</w:t>
      </w:r>
      <w:r w:rsidR="00BA537F">
        <w:t xml:space="preserve"> </w:t>
      </w:r>
      <w:r w:rsidRPr="00047C12">
        <w:t>Prawo budowlane.</w:t>
      </w:r>
      <w:r>
        <w:t xml:space="preserve"> Nie da się bowiem dołączać dokumentów papierowych</w:t>
      </w:r>
      <w:r w:rsidR="003E4815">
        <w:t xml:space="preserve"> (w oryginale)</w:t>
      </w:r>
      <w:r>
        <w:t xml:space="preserve"> do elektronicznych wniosków.</w:t>
      </w:r>
    </w:p>
    <w:p w14:paraId="16DF77C4" w14:textId="6AA5CC54" w:rsidR="00047C12" w:rsidRDefault="00047C12" w:rsidP="00047C12">
      <w:pPr>
        <w:pStyle w:val="ARTartustawynprozporzdzenia"/>
      </w:pPr>
      <w:r w:rsidRPr="00047C12">
        <w:t>Jednocześnie upoważnienie ustawowe nie wyklucza, aby wzór oświadczenia był sporządzony również dla oświadczenia składanego</w:t>
      </w:r>
      <w:r w:rsidR="002A022E" w:rsidRPr="00047C12">
        <w:t xml:space="preserve"> w</w:t>
      </w:r>
      <w:r w:rsidR="002A022E">
        <w:t> </w:t>
      </w:r>
      <w:r w:rsidRPr="00047C12">
        <w:t xml:space="preserve">formie dokumentu elektronicznego. </w:t>
      </w:r>
    </w:p>
    <w:p w14:paraId="052DAB25" w14:textId="77777777" w:rsidR="00664982" w:rsidRDefault="00047C12" w:rsidP="00664982">
      <w:pPr>
        <w:pStyle w:val="ARTartustawynprozporzdzenia"/>
        <w:rPr>
          <w:ins w:id="0" w:author="Autor" w:date="2021-06-01T09:40:00Z"/>
        </w:rPr>
      </w:pPr>
      <w:r w:rsidRPr="00047C12">
        <w:lastRenderedPageBreak/>
        <w:t>Tym samym rozporządzenie określa oświadczenie dla postaci papierowej</w:t>
      </w:r>
      <w:r w:rsidR="002A022E" w:rsidRPr="00047C12">
        <w:t xml:space="preserve"> i</w:t>
      </w:r>
      <w:r w:rsidR="002A022E">
        <w:t> </w:t>
      </w:r>
      <w:r w:rsidRPr="00047C12">
        <w:t>elektronicznej. Przy czym</w:t>
      </w:r>
      <w:r w:rsidR="002A022E" w:rsidRPr="00047C12">
        <w:t xml:space="preserve"> w</w:t>
      </w:r>
      <w:r w:rsidR="002A022E">
        <w:t> </w:t>
      </w:r>
      <w:r w:rsidRPr="00047C12">
        <w:t>stosunku do oświadczenia</w:t>
      </w:r>
      <w:r w:rsidR="002A022E" w:rsidRPr="00047C12">
        <w:t xml:space="preserve"> o</w:t>
      </w:r>
      <w:r w:rsidR="002A022E">
        <w:t> </w:t>
      </w:r>
      <w:r w:rsidRPr="00047C12">
        <w:t>posiadanym prawie do dysponowania nieruchomością na cele budowlane składanego</w:t>
      </w:r>
      <w:r w:rsidR="002A022E" w:rsidRPr="00047C12">
        <w:t xml:space="preserve"> w</w:t>
      </w:r>
      <w:r w:rsidR="002A022E">
        <w:t> </w:t>
      </w:r>
      <w:r w:rsidRPr="00047C12">
        <w:t>postaci papierowej</w:t>
      </w:r>
      <w:r w:rsidR="002A022E" w:rsidRPr="00047C12">
        <w:t xml:space="preserve"> i</w:t>
      </w:r>
      <w:r w:rsidR="002A022E">
        <w:t> </w:t>
      </w:r>
      <w:r w:rsidR="002A022E" w:rsidRPr="00047C12">
        <w:t>w</w:t>
      </w:r>
      <w:r w:rsidR="002A022E">
        <w:t> </w:t>
      </w:r>
      <w:r w:rsidRPr="00047C12">
        <w:t>formie dokumentu elektronicznego będzie miał zastosowanie ten sam wzór,</w:t>
      </w:r>
      <w:r w:rsidR="002A022E" w:rsidRPr="00047C12">
        <w:t xml:space="preserve"> z</w:t>
      </w:r>
      <w:r w:rsidR="002A022E">
        <w:t> </w:t>
      </w:r>
      <w:r w:rsidRPr="00047C12">
        <w:t>uwagi na jego uniwersalność.</w:t>
      </w:r>
    </w:p>
    <w:p w14:paraId="354C2E72" w14:textId="77777777" w:rsidR="00664982" w:rsidRDefault="00664982" w:rsidP="00664982">
      <w:pPr>
        <w:pStyle w:val="ARTartustawynprozporzdzenia"/>
        <w:rPr>
          <w:ins w:id="1" w:author="Autor" w:date="2021-06-01T09:41:00Z"/>
        </w:rPr>
      </w:pPr>
      <w:commentRangeStart w:id="2"/>
      <w:ins w:id="3" w:author="Autor" w:date="2021-06-01T09:40:00Z">
        <w:r w:rsidRPr="00664982">
          <w:t>Ponadto we wzorze zrezygnowano z możliwości podawania przez inwestora</w:t>
        </w:r>
        <w:r>
          <w:t xml:space="preserve"> </w:t>
        </w:r>
        <w:r w:rsidRPr="00664982">
          <w:t>lub osobę działającą w jego imieniu danych obejmujących nr telefonu, adres e-mail</w:t>
        </w:r>
        <w:r>
          <w:t xml:space="preserve"> </w:t>
        </w:r>
        <w:r w:rsidRPr="00664982">
          <w:t>oraz adresu korespondencyjnego. Wynika to z faktu, że oświadczenie samo w</w:t>
        </w:r>
        <w:r>
          <w:t xml:space="preserve"> </w:t>
        </w:r>
        <w:r w:rsidRPr="00664982">
          <w:t>sobie nie jest wnioskiem i brak jest praktycznego uzasadnienia, dla których te dane</w:t>
        </w:r>
        <w:r>
          <w:t xml:space="preserve"> </w:t>
        </w:r>
        <w:r w:rsidRPr="00664982">
          <w:t>miałyby być wskazywane. Trzeba zwrócić uwagę, że oświadczenie jest dołączane</w:t>
        </w:r>
        <w:r>
          <w:t xml:space="preserve"> </w:t>
        </w:r>
        <w:r w:rsidRPr="00664982">
          <w:t>do wniosków czy zgłoszeń wynikających z ustawy – Prawo budowlane i właśnie w</w:t>
        </w:r>
        <w:r>
          <w:t xml:space="preserve"> </w:t>
        </w:r>
        <w:r w:rsidRPr="00664982">
          <w:t>tych wnioskach można wskazać dane do korespondencji, nr telefonu czy e-mail. Nie</w:t>
        </w:r>
        <w:r>
          <w:t xml:space="preserve"> </w:t>
        </w:r>
        <w:r w:rsidRPr="00664982">
          <w:t>ma więc potrzeby powtarzania wpisywania tych danych również w oświadczeniu.</w:t>
        </w:r>
      </w:ins>
      <w:ins w:id="4" w:author="Autor" w:date="2021-06-01T09:41:00Z">
        <w:r>
          <w:t xml:space="preserve"> </w:t>
        </w:r>
      </w:ins>
      <w:ins w:id="5" w:author="Autor" w:date="2021-06-01T09:40:00Z">
        <w:r w:rsidRPr="00664982">
          <w:t>Zwłaszcza w praktyce rodzi się problem, jeżeli w oświadczeniu są inne dane w tym</w:t>
        </w:r>
        <w:r>
          <w:t xml:space="preserve"> </w:t>
        </w:r>
        <w:r w:rsidRPr="00664982">
          <w:t>zakresie niż we wniosku, do którego oświadczenie jest dołączane.</w:t>
        </w:r>
        <w:r>
          <w:t xml:space="preserve"> </w:t>
        </w:r>
      </w:ins>
    </w:p>
    <w:p w14:paraId="0EA97B55" w14:textId="469E8DCD" w:rsidR="00664982" w:rsidRDefault="00664982" w:rsidP="00664982">
      <w:pPr>
        <w:pStyle w:val="ARTartustawynprozporzdzenia"/>
        <w:rPr>
          <w:ins w:id="6" w:author="Autor" w:date="2021-06-01T09:41:00Z"/>
        </w:rPr>
      </w:pPr>
      <w:ins w:id="7" w:author="Autor" w:date="2021-06-01T09:40:00Z">
        <w:r w:rsidRPr="00664982">
          <w:t>W oświadczeniu zrezygnowano również z konieczności wpisania informacji o</w:t>
        </w:r>
        <w:r>
          <w:t xml:space="preserve"> </w:t>
        </w:r>
        <w:r w:rsidRPr="00664982">
          <w:t>dokumencie tożsamości. Z uwagi na to, że w ramach innych pism składanych w</w:t>
        </w:r>
      </w:ins>
      <w:ins w:id="8" w:author="Autor" w:date="2021-06-01T09:41:00Z">
        <w:r>
          <w:t xml:space="preserve"> </w:t>
        </w:r>
      </w:ins>
      <w:ins w:id="9" w:author="Autor" w:date="2021-06-01T09:40:00Z">
        <w:r w:rsidRPr="00664982">
          <w:t>celu realizacji przepisów ustawy – Prawo budowlane nie wpisuje się informacji o</w:t>
        </w:r>
      </w:ins>
      <w:ins w:id="10" w:author="Autor" w:date="2021-06-01T09:41:00Z">
        <w:r>
          <w:t xml:space="preserve"> </w:t>
        </w:r>
      </w:ins>
      <w:ins w:id="11" w:author="Autor" w:date="2021-06-01T09:40:00Z">
        <w:r w:rsidRPr="00664982">
          <w:t>dokumencie tożsamości i w praktyka pokazuje, że nie rodzi to obecnie problemów,</w:t>
        </w:r>
      </w:ins>
      <w:ins w:id="12" w:author="Autor" w:date="2021-06-01T09:41:00Z">
        <w:r>
          <w:t xml:space="preserve"> </w:t>
        </w:r>
      </w:ins>
      <w:ins w:id="13" w:author="Autor" w:date="2021-06-01T09:40:00Z">
        <w:r w:rsidRPr="00664982">
          <w:t>również wzór oświadczenia postanowiono uprościć poprzez rezygnację z</w:t>
        </w:r>
      </w:ins>
      <w:ins w:id="14" w:author="Autor" w:date="2021-06-01T09:41:00Z">
        <w:r>
          <w:t xml:space="preserve"> </w:t>
        </w:r>
      </w:ins>
      <w:ins w:id="15" w:author="Autor" w:date="2021-06-01T09:40:00Z">
        <w:r w:rsidRPr="00664982">
          <w:t>konieczności wpisywania ww. informacji.</w:t>
        </w:r>
      </w:ins>
    </w:p>
    <w:p w14:paraId="313E71B2" w14:textId="2947C86C" w:rsidR="00664982" w:rsidRPr="00047C12" w:rsidRDefault="00664982" w:rsidP="00664982">
      <w:pPr>
        <w:pStyle w:val="ARTartustawynprozporzdzenia"/>
      </w:pPr>
      <w:ins w:id="16" w:author="Autor" w:date="2021-06-01T09:40:00Z">
        <w:r w:rsidRPr="00664982">
          <w:t>W tworzonym oświadczeniu nie ma również pola „nr lokalu” przy danych</w:t>
        </w:r>
      </w:ins>
      <w:ins w:id="17" w:author="Autor" w:date="2021-06-01T09:41:00Z">
        <w:r>
          <w:t xml:space="preserve"> </w:t>
        </w:r>
      </w:ins>
      <w:ins w:id="18" w:author="Autor" w:date="2021-06-01T09:40:00Z">
        <w:r w:rsidRPr="00664982">
          <w:t>nieruchomości. Wynika to z faktu, że oświadczenie o posiadanym prawie do</w:t>
        </w:r>
      </w:ins>
      <w:ins w:id="19" w:author="Autor" w:date="2021-06-01T09:41:00Z">
        <w:r>
          <w:t xml:space="preserve"> </w:t>
        </w:r>
      </w:ins>
      <w:ins w:id="20" w:author="Autor" w:date="2021-06-01T09:40:00Z">
        <w:r w:rsidRPr="00664982">
          <w:t>dysponowania nieruchomością na cele budowlane odnosi się do dysponowania</w:t>
        </w:r>
      </w:ins>
      <w:ins w:id="21" w:author="Autor" w:date="2021-06-01T09:41:00Z">
        <w:r>
          <w:t xml:space="preserve"> </w:t>
        </w:r>
      </w:ins>
      <w:ins w:id="22" w:author="Autor" w:date="2021-06-01T09:40:00Z">
        <w:r w:rsidRPr="00664982">
          <w:t>obiektem budowlanym, a nie lokalem. Prawo budowlane nie traktuje lokalu w</w:t>
        </w:r>
      </w:ins>
      <w:ins w:id="23" w:author="Autor" w:date="2021-06-01T09:41:00Z">
        <w:r>
          <w:t xml:space="preserve"> </w:t>
        </w:r>
      </w:ins>
      <w:ins w:id="24" w:author="Autor" w:date="2021-06-01T09:40:00Z">
        <w:r w:rsidRPr="00664982">
          <w:t>obiekcie budowlanym jako osobnego bytu, ale jako część obiektu budowlanego. W</w:t>
        </w:r>
      </w:ins>
      <w:ins w:id="25" w:author="Autor" w:date="2021-06-01T09:41:00Z">
        <w:r>
          <w:t xml:space="preserve"> </w:t>
        </w:r>
      </w:ins>
      <w:ins w:id="26" w:author="Autor" w:date="2021-06-01T09:40:00Z">
        <w:r w:rsidRPr="00664982">
          <w:t>związku z powyższym oświadczenie powinno się odnosić do obiektu, nawet jeżeli</w:t>
        </w:r>
      </w:ins>
      <w:ins w:id="27" w:author="Autor" w:date="2021-06-01T09:41:00Z">
        <w:r>
          <w:t xml:space="preserve"> </w:t>
        </w:r>
      </w:ins>
      <w:ins w:id="28" w:author="Autor" w:date="2021-06-01T09:40:00Z">
        <w:r w:rsidRPr="00664982">
          <w:t>roboty mają się odbyć w samym lokalu.</w:t>
        </w:r>
      </w:ins>
      <w:commentRangeEnd w:id="2"/>
      <w:ins w:id="29" w:author="Autor" w:date="2021-06-01T09:41:00Z">
        <w:r>
          <w:rPr>
            <w:rStyle w:val="Odwoaniedokomentarza"/>
            <w:rFonts w:eastAsia="Times New Roman" w:cs="Times New Roman"/>
            <w:lang w:eastAsia="en-US"/>
          </w:rPr>
          <w:commentReference w:id="2"/>
        </w:r>
      </w:ins>
    </w:p>
    <w:p w14:paraId="398DBC70" w14:textId="27ED25B5" w:rsidR="00466060" w:rsidRDefault="00466060" w:rsidP="00047C12">
      <w:pPr>
        <w:pStyle w:val="ARTartustawynprozporzdzenia"/>
      </w:pPr>
      <w:r>
        <w:t>Wzór oświadczenia zostanie też uproszczony</w:t>
      </w:r>
      <w:r w:rsidR="002A022E">
        <w:t xml:space="preserve"> w </w:t>
      </w:r>
      <w:r>
        <w:t>stosunku do obecnie obowiązującego wzoru poprzez zlikwidowanie części dotyczącej konieczności wskazywania tytu</w:t>
      </w:r>
      <w:bookmarkStart w:id="30" w:name="_GoBack"/>
      <w:bookmarkEnd w:id="30"/>
      <w:r>
        <w:t>łu,</w:t>
      </w:r>
      <w:r w:rsidR="002A022E">
        <w:t xml:space="preserve"> z </w:t>
      </w:r>
      <w:r>
        <w:t xml:space="preserve">którego wynika </w:t>
      </w:r>
      <w:r w:rsidRPr="00466060">
        <w:t>praw</w:t>
      </w:r>
      <w:r w:rsidR="002A022E">
        <w:t>o</w:t>
      </w:r>
      <w:r w:rsidRPr="00466060">
        <w:t xml:space="preserve"> do dysponowania nieruchomością na cele budowlane</w:t>
      </w:r>
      <w:r>
        <w:t>. Obecnie inwestorzy nie</w:t>
      </w:r>
      <w:r w:rsidR="003E4815">
        <w:t xml:space="preserve"> specjalizujący się</w:t>
      </w:r>
      <w:r w:rsidR="002A022E">
        <w:t xml:space="preserve"> w </w:t>
      </w:r>
      <w:r>
        <w:t>przepis</w:t>
      </w:r>
      <w:r w:rsidR="003E4815">
        <w:t>ach</w:t>
      </w:r>
      <w:r>
        <w:t xml:space="preserve"> prawa mają problem</w:t>
      </w:r>
      <w:r w:rsidR="002A022E">
        <w:t xml:space="preserve"> z </w:t>
      </w:r>
      <w:r>
        <w:t>wypełnianiem tego elementu.</w:t>
      </w:r>
      <w:r w:rsidR="00C36659">
        <w:t xml:space="preserve"> Element ten, choć</w:t>
      </w:r>
      <w:r w:rsidR="002A022E">
        <w:t xml:space="preserve"> w </w:t>
      </w:r>
      <w:r w:rsidR="00C36659">
        <w:t xml:space="preserve">niektórych przypadkach może okazywać się użyteczny, absolutnie nie jest </w:t>
      </w:r>
      <w:r w:rsidR="00C36659">
        <w:lastRenderedPageBreak/>
        <w:t>niezbędny do obsługi wniosków czy zgłoszeń, do których konieczne jest dołączenie takiego oświadczenia.</w:t>
      </w:r>
    </w:p>
    <w:p w14:paraId="3B459567" w14:textId="2D1C6CCF" w:rsidR="00463653" w:rsidRDefault="00463653" w:rsidP="00047C12">
      <w:pPr>
        <w:pStyle w:val="ARTartustawynprozporzdzenia"/>
      </w:pPr>
      <w:r>
        <w:t xml:space="preserve">We wzorze oświadczenia umożliwia się też wskazywanie (zamiast </w:t>
      </w:r>
      <w:r w:rsidRPr="00463653">
        <w:t>jednostk</w:t>
      </w:r>
      <w:r>
        <w:t>i</w:t>
      </w:r>
      <w:r w:rsidRPr="00463653">
        <w:t xml:space="preserve"> ewidencyjn</w:t>
      </w:r>
      <w:r>
        <w:t>ej</w:t>
      </w:r>
      <w:r w:rsidRPr="00463653">
        <w:t>, obręb</w:t>
      </w:r>
      <w:r>
        <w:t>u</w:t>
      </w:r>
      <w:r w:rsidRPr="00463653">
        <w:t xml:space="preserve"> ewidencyjn</w:t>
      </w:r>
      <w:r>
        <w:t>ego</w:t>
      </w:r>
      <w:r w:rsidR="002A022E" w:rsidRPr="00463653">
        <w:t xml:space="preserve"> i</w:t>
      </w:r>
      <w:r w:rsidR="002A022E">
        <w:t> nr </w:t>
      </w:r>
      <w:r w:rsidRPr="00463653">
        <w:t>działki ewidencyjnej</w:t>
      </w:r>
      <w:r>
        <w:t>)</w:t>
      </w:r>
      <w:r w:rsidRPr="00463653">
        <w:t xml:space="preserve"> identyfikatora działki ewidencyjnej</w:t>
      </w:r>
      <w:r>
        <w:t xml:space="preserve">. </w:t>
      </w:r>
      <w:r w:rsidR="00BC4195" w:rsidRPr="00BC4195">
        <w:t>Identyfikator jest oznaczeniem</w:t>
      </w:r>
      <w:r w:rsidR="00BC4195">
        <w:t xml:space="preserve"> </w:t>
      </w:r>
      <w:r w:rsidR="00BC4195" w:rsidRPr="00BC4195">
        <w:t>działki</w:t>
      </w:r>
      <w:r w:rsidR="00BC4195">
        <w:t xml:space="preserve"> </w:t>
      </w:r>
      <w:r w:rsidR="00BC4195" w:rsidRPr="00BC4195">
        <w:t>występującym w szeregu rejestrach</w:t>
      </w:r>
      <w:r w:rsidR="00BC4195">
        <w:t xml:space="preserve"> </w:t>
      </w:r>
      <w:r w:rsidR="00BC4195" w:rsidRPr="00BC4195">
        <w:t>odnoszących</w:t>
      </w:r>
      <w:r w:rsidR="003448BB">
        <w:t xml:space="preserve"> </w:t>
      </w:r>
      <w:r w:rsidR="00BC4195" w:rsidRPr="00BC4195">
        <w:t>się</w:t>
      </w:r>
      <w:r w:rsidR="00BC4195">
        <w:t xml:space="preserve"> </w:t>
      </w:r>
      <w:r w:rsidR="00BC4195" w:rsidRPr="00BC4195">
        <w:t>do nieruchomości, który umożliwia</w:t>
      </w:r>
      <w:r w:rsidR="00BC4195">
        <w:t xml:space="preserve"> </w:t>
      </w:r>
      <w:r w:rsidR="00BC4195" w:rsidRPr="00BC4195">
        <w:t>jednoznaczną</w:t>
      </w:r>
      <w:r w:rsidR="00BC4195">
        <w:t xml:space="preserve"> </w:t>
      </w:r>
      <w:r w:rsidR="00BC4195" w:rsidRPr="00BC4195">
        <w:t>lokalizacje nieruchomości</w:t>
      </w:r>
      <w:r w:rsidR="00BC4195">
        <w:t xml:space="preserve"> </w:t>
      </w:r>
      <w:r w:rsidR="00BC4195" w:rsidRPr="00BC4195">
        <w:t>w przestrzeni, np. w rządowym</w:t>
      </w:r>
      <w:r w:rsidR="00BC4195">
        <w:t xml:space="preserve"> </w:t>
      </w:r>
      <w:r w:rsidR="00BC4195" w:rsidRPr="00BC4195">
        <w:t>serwisie www.geoportal.gov.pl lub innych serwisach wykorzystujących</w:t>
      </w:r>
      <w:r w:rsidR="00BC4195">
        <w:t xml:space="preserve"> </w:t>
      </w:r>
      <w:r w:rsidR="00BC4195" w:rsidRPr="00BC4195">
        <w:t>zintegrowaną</w:t>
      </w:r>
      <w:r w:rsidR="00BC4195">
        <w:t xml:space="preserve"> </w:t>
      </w:r>
      <w:r w:rsidR="00BC4195" w:rsidRPr="00BC4195">
        <w:t>usługę</w:t>
      </w:r>
      <w:r w:rsidR="00BC4195">
        <w:t xml:space="preserve"> </w:t>
      </w:r>
      <w:r w:rsidR="00BC4195" w:rsidRPr="00BC4195">
        <w:t>WMS serwującą</w:t>
      </w:r>
      <w:r w:rsidR="00BC4195">
        <w:t xml:space="preserve"> </w:t>
      </w:r>
      <w:r w:rsidR="00BC4195" w:rsidRPr="00BC4195">
        <w:t>dane wprost z powiatowej ewidencji</w:t>
      </w:r>
      <w:r w:rsidR="00BC4195">
        <w:t xml:space="preserve"> </w:t>
      </w:r>
      <w:r w:rsidR="00BC4195" w:rsidRPr="00BC4195">
        <w:t>gruntów i budynków (Krajowa Integracja Ewidencji Gruntów).</w:t>
      </w:r>
    </w:p>
    <w:p w14:paraId="6DB285E4" w14:textId="7B879BEB" w:rsidR="007E7F34" w:rsidRPr="00B514E8" w:rsidRDefault="007E7F34" w:rsidP="007E7F34">
      <w:pPr>
        <w:pStyle w:val="ARTartustawynprozporzdzenia"/>
      </w:pPr>
      <w:r>
        <w:t>W</w:t>
      </w:r>
      <w:r w:rsidRPr="00B514E8">
        <w:t>z</w:t>
      </w:r>
      <w:r>
        <w:t>ór</w:t>
      </w:r>
      <w:r w:rsidRPr="00B514E8">
        <w:t xml:space="preserve"> </w:t>
      </w:r>
      <w:r w:rsidRPr="00047C12">
        <w:t>oświadczenia o</w:t>
      </w:r>
      <w:r>
        <w:t> </w:t>
      </w:r>
      <w:r w:rsidRPr="00047C12">
        <w:t>posiadanym prawie do dysponowania nieruchomością na cele budowlane</w:t>
      </w:r>
      <w:r>
        <w:t xml:space="preserve"> </w:t>
      </w:r>
      <w:r w:rsidRPr="00B514E8">
        <w:t>w</w:t>
      </w:r>
      <w:r>
        <w:t> </w:t>
      </w:r>
      <w:r w:rsidRPr="00B514E8">
        <w:t>formie dokumentu elektronicznego w</w:t>
      </w:r>
      <w:r>
        <w:t> </w:t>
      </w:r>
      <w:r w:rsidRPr="00B514E8">
        <w:t>rozumieniu ustawy z dnia 17 lutego 2005 r. o informatyzacji działalności podmiotów realizujących zadania publiczne spełnia</w:t>
      </w:r>
      <w:r>
        <w:t xml:space="preserve"> </w:t>
      </w:r>
      <w:r w:rsidRPr="00B514E8">
        <w:t>standardy</w:t>
      </w:r>
      <w:r>
        <w:t xml:space="preserve"> </w:t>
      </w:r>
      <w:r w:rsidRPr="00B514E8">
        <w:t>określone</w:t>
      </w:r>
      <w:r>
        <w:t xml:space="preserve"> </w:t>
      </w:r>
      <w:r w:rsidRPr="00B514E8">
        <w:t>dla formularzy elektronicznych przez ministra właściwego do spraw informatyzacji, opublikowane w</w:t>
      </w:r>
      <w:r>
        <w:t> </w:t>
      </w:r>
      <w:r w:rsidRPr="00B514E8">
        <w:t>Biuletynie Informacji Publicznej na stronie podmiotowej</w:t>
      </w:r>
      <w:r w:rsidR="00BA537F">
        <w:t xml:space="preserve"> urzędu obsługującego ministra właściwego do spraw informatyzacji.</w:t>
      </w:r>
    </w:p>
    <w:p w14:paraId="275CD5E9" w14:textId="77777777" w:rsidR="004C7439" w:rsidRPr="004C7439" w:rsidRDefault="004C7439" w:rsidP="004C7439">
      <w:pPr>
        <w:pStyle w:val="NIEARTTEKSTtekstnieartykuowanynppodstprawnarozplubpreambua"/>
      </w:pPr>
      <w:r w:rsidRPr="004C7439">
        <w:t>Projekt rozporządzenia nie jest sprzeczny z</w:t>
      </w:r>
      <w:r>
        <w:t> </w:t>
      </w:r>
      <w:r w:rsidRPr="004C7439">
        <w:t xml:space="preserve">prawem Unii Europejskiej. </w:t>
      </w:r>
    </w:p>
    <w:p w14:paraId="698327B2" w14:textId="57F1B3B3" w:rsidR="00805663" w:rsidRDefault="00805663" w:rsidP="007E646D">
      <w:pPr>
        <w:pStyle w:val="ARTartustawynprozporzdzenia"/>
      </w:pPr>
      <w:r>
        <w:t>Projekt rozporządzenia nie zawiera przepisó</w:t>
      </w:r>
      <w:r w:rsidR="007D0CE8">
        <w:t>w technicznych</w:t>
      </w:r>
      <w:r>
        <w:t xml:space="preserve"> w rozumieniu przepisów rozporządzenia Rady Ministrów z 23 grudnia 2002 r. w sprawie sposobu funkcjonowania krajowego systemu notyfikacji norm i aktów prawnych (Dz. U. poz. 2039, z późn. zm.)</w:t>
      </w:r>
      <w:r w:rsidR="007D0CE8">
        <w:t xml:space="preserve"> i</w:t>
      </w:r>
      <w:r w:rsidR="00B521B8">
        <w:t> </w:t>
      </w:r>
      <w:r w:rsidR="007D0CE8">
        <w:t>w</w:t>
      </w:r>
      <w:r w:rsidR="00B521B8">
        <w:t> </w:t>
      </w:r>
      <w:r w:rsidR="007D0CE8">
        <w:t>związku z tym nie podlega procedurze notyfikacji w rozumieniu tego rozporządzenia.</w:t>
      </w:r>
    </w:p>
    <w:p w14:paraId="34A406B6" w14:textId="46C7207C" w:rsidR="00805663" w:rsidRPr="00805663" w:rsidRDefault="00805663" w:rsidP="007E646D">
      <w:pPr>
        <w:pStyle w:val="ARTartustawynprozporzdzenia"/>
      </w:pPr>
      <w:r>
        <w:t xml:space="preserve">Projektowane rozporządzenie nie wymaga </w:t>
      </w:r>
      <w:r w:rsidR="007D0CE8">
        <w:t>notyfikacji Komisji Europejskiej w trybie ustawy z 30 kwietnia 2004 r. o postępowaniu w sprawach dotyczących pomocy publicznej (Dz. U. z 2020 r. poz. 708, z późn. zm.).</w:t>
      </w:r>
    </w:p>
    <w:p w14:paraId="5A141825" w14:textId="4FCC559D" w:rsidR="00B518A8" w:rsidRPr="00B518A8" w:rsidRDefault="00B518A8" w:rsidP="00B518A8">
      <w:pPr>
        <w:pStyle w:val="ARTartustawynprozporzdzenia"/>
      </w:pPr>
      <w:r w:rsidRPr="00B518A8">
        <w:t>Projekt rozporządzenia nie podlega obowiązkowi przedstawienia właściwym organom i instytucjom Unii Europejskiej, w tym Europejskiemu Bankowi Centralnemu, w celu  uzyskania opinii, dokonania powiadomienia, konsultacji albo uzgodnienia, o którym mowa</w:t>
      </w:r>
      <w:r w:rsidR="002A022E" w:rsidRPr="00B518A8">
        <w:t xml:space="preserve"> w</w:t>
      </w:r>
      <w:r w:rsidR="002A022E">
        <w:t> § </w:t>
      </w:r>
      <w:r w:rsidRPr="00B518A8">
        <w:t>2</w:t>
      </w:r>
      <w:r w:rsidR="002A022E" w:rsidRPr="00B518A8">
        <w:t>7</w:t>
      </w:r>
      <w:r w:rsidR="002A022E">
        <w:t xml:space="preserve"> ust. </w:t>
      </w:r>
      <w:r w:rsidRPr="00B518A8">
        <w:t>4 uchwały</w:t>
      </w:r>
      <w:r w:rsidR="002A022E">
        <w:t xml:space="preserve"> nr </w:t>
      </w:r>
      <w:r w:rsidRPr="00B518A8">
        <w:t xml:space="preserve">190 Rady Ministrów z dnia 29 października 2013 r. </w:t>
      </w:r>
      <w:r w:rsidRPr="00B518A8">
        <w:softHyphen/>
      </w:r>
      <w:r w:rsidR="00BB0349">
        <w:softHyphen/>
      </w:r>
      <w:r w:rsidR="00A13DF7" w:rsidRPr="00DF2014">
        <w:t>–</w:t>
      </w:r>
      <w:r w:rsidR="00A13DF7">
        <w:t xml:space="preserve"> </w:t>
      </w:r>
      <w:r w:rsidRPr="00B518A8">
        <w:t>Regulamin pracy Rady Ministrów (</w:t>
      </w:r>
      <w:r w:rsidR="009B742C">
        <w:t>M.</w:t>
      </w:r>
      <w:r w:rsidR="002A022E">
        <w:t xml:space="preserve"> </w:t>
      </w:r>
      <w:r w:rsidR="009B742C">
        <w:t>P.</w:t>
      </w:r>
      <w:r w:rsidRPr="00B518A8">
        <w:t xml:space="preserve"> z 2016 r.</w:t>
      </w:r>
      <w:r w:rsidR="002A022E">
        <w:t xml:space="preserve"> poz. </w:t>
      </w:r>
      <w:r w:rsidRPr="00B518A8">
        <w:t>1006, z późn. zm.).</w:t>
      </w:r>
    </w:p>
    <w:p w14:paraId="69B99123" w14:textId="77777777" w:rsidR="004C7439" w:rsidRPr="004C7439" w:rsidRDefault="004C7439" w:rsidP="004C7439">
      <w:pPr>
        <w:pStyle w:val="NIEARTTEKSTtekstnieartykuowanynppodstprawnarozplubpreambua"/>
      </w:pPr>
      <w:r w:rsidRPr="004C7439">
        <w:t>Projektowane rozporządzenie będzie miało pozytywny wpływ na działalność mikroprzedsiębiorców, małych i</w:t>
      </w:r>
      <w:r>
        <w:t> </w:t>
      </w:r>
      <w:r w:rsidRPr="004C7439">
        <w:t xml:space="preserve">średnich przedsiębiorców. </w:t>
      </w:r>
    </w:p>
    <w:p w14:paraId="25E62668" w14:textId="1952CEC3" w:rsidR="00B518A8" w:rsidRPr="00B518A8" w:rsidRDefault="00B518A8" w:rsidP="00B518A8">
      <w:pPr>
        <w:pStyle w:val="NIEARTTEKSTtekstnieartykuowanynppodstprawnarozplubpreambua"/>
      </w:pPr>
      <w:r w:rsidRPr="00B518A8">
        <w:lastRenderedPageBreak/>
        <w:t>Zgodnie</w:t>
      </w:r>
      <w:r w:rsidR="002A022E" w:rsidRPr="00B518A8">
        <w:t xml:space="preserve"> z</w:t>
      </w:r>
      <w:r w:rsidR="002A022E">
        <w:t> art. </w:t>
      </w:r>
      <w:r w:rsidRPr="00B518A8">
        <w:t>5 ustawy z dnia 7 lipca 2005 r. o działalności lobbingowej w procesie stanowienia prawa (</w:t>
      </w:r>
      <w:r w:rsidR="002A022E">
        <w:t>Dz. U.</w:t>
      </w:r>
      <w:r w:rsidRPr="00B518A8">
        <w:t xml:space="preserve"> z 2017 r.</w:t>
      </w:r>
      <w:r w:rsidR="002A022E">
        <w:t xml:space="preserve"> poz. </w:t>
      </w:r>
      <w:r w:rsidRPr="00B518A8">
        <w:t>248) oraz</w:t>
      </w:r>
      <w:r w:rsidR="002A022E">
        <w:t xml:space="preserve"> § </w:t>
      </w:r>
      <w:r w:rsidRPr="00B518A8">
        <w:t>52 uchwały</w:t>
      </w:r>
      <w:r w:rsidR="002A022E">
        <w:t xml:space="preserve"> Nr </w:t>
      </w:r>
      <w:r w:rsidRPr="00B518A8">
        <w:t>190 Rady Ministrów z dnia 29 października 2013 r. –</w:t>
      </w:r>
      <w:r w:rsidR="005B6A5D">
        <w:t xml:space="preserve"> </w:t>
      </w:r>
      <w:r w:rsidRPr="00B518A8">
        <w:t>Regulamin pracy Rady Ministrów projekt rozporządzenia zosta</w:t>
      </w:r>
      <w:r w:rsidR="004A50C9">
        <w:t>ł</w:t>
      </w:r>
      <w:r w:rsidRPr="00B518A8">
        <w:t xml:space="preserve"> zamieszczony</w:t>
      </w:r>
      <w:r w:rsidR="00BB0349" w:rsidRPr="00B518A8">
        <w:t xml:space="preserve"> w</w:t>
      </w:r>
      <w:r w:rsidR="00BB0349">
        <w:t> </w:t>
      </w:r>
      <w:r w:rsidRPr="00B518A8">
        <w:t>Biuletynie Informacji Publicznej Ministra Rozwoju, Pracy</w:t>
      </w:r>
      <w:r w:rsidR="00BB0349" w:rsidRPr="00B518A8">
        <w:t xml:space="preserve"> i</w:t>
      </w:r>
      <w:r w:rsidR="00BB0349">
        <w:t> </w:t>
      </w:r>
      <w:r w:rsidRPr="00B518A8">
        <w:t>Technologii oraz</w:t>
      </w:r>
      <w:r w:rsidR="00BB0349" w:rsidRPr="00B518A8">
        <w:t xml:space="preserve"> w</w:t>
      </w:r>
      <w:r w:rsidR="00BB0349">
        <w:t> </w:t>
      </w:r>
      <w:r w:rsidRPr="00B518A8">
        <w:t xml:space="preserve">Biuletynie Informacji Publicznej </w:t>
      </w:r>
      <w:r w:rsidR="007D0CE8">
        <w:t xml:space="preserve">na stronie podmiotowej </w:t>
      </w:r>
      <w:r w:rsidRPr="00B518A8">
        <w:t>Rządowego Centrum Legislacji</w:t>
      </w:r>
      <w:r w:rsidR="00BB0349" w:rsidRPr="00B518A8">
        <w:t xml:space="preserve"> w</w:t>
      </w:r>
      <w:r w:rsidR="00BB0349">
        <w:t> </w:t>
      </w:r>
      <w:r w:rsidRPr="00B518A8">
        <w:t>serwisie „Rządowy Proces Legislacyjny”.</w:t>
      </w:r>
    </w:p>
    <w:p w14:paraId="0F01DFC8" w14:textId="7B7A8250" w:rsidR="004C7439" w:rsidRPr="004C7439" w:rsidRDefault="004C7439" w:rsidP="004C7439">
      <w:pPr>
        <w:pStyle w:val="NIEARTTEKSTtekstnieartykuowanynppodstprawnarozplubpreambua"/>
      </w:pPr>
    </w:p>
    <w:p w14:paraId="55F2BCFE" w14:textId="77777777" w:rsidR="00261A16" w:rsidRPr="00737F6A" w:rsidRDefault="00261A16" w:rsidP="00737F6A"/>
    <w:sectPr w:rsidR="00261A16" w:rsidRPr="00737F6A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Autor" w:date="2021-06-01T09:45:00Z" w:initials="Autor">
    <w:p w14:paraId="564DBDA4" w14:textId="77777777" w:rsidR="00664982" w:rsidRDefault="00664982">
      <w:pPr>
        <w:pStyle w:val="Tekstkomentarza"/>
      </w:pPr>
      <w:r>
        <w:rPr>
          <w:rStyle w:val="Odwoaniedokomentarza"/>
        </w:rPr>
        <w:annotationRef/>
      </w:r>
    </w:p>
    <w:p w14:paraId="24CCD222" w14:textId="29E57C52" w:rsidR="00664982" w:rsidRDefault="00664982">
      <w:pPr>
        <w:pStyle w:val="Tekstkomentarza"/>
      </w:pPr>
      <w:r>
        <w:t xml:space="preserve">Uzupełniono stosownie do pisma GUNB </w:t>
      </w:r>
      <w:r w:rsidR="00410AE2">
        <w:t xml:space="preserve">(z 25.05.2021 r., </w:t>
      </w:r>
      <w:r w:rsidR="00410AE2" w:rsidRPr="00410AE2">
        <w:t>znak: DPR.023.30.2021) oraz stanowiska DAB2</w:t>
      </w:r>
      <w:r w:rsidR="00410AE2">
        <w:t>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F45D2" w14:textId="77777777" w:rsidR="00F3621E" w:rsidRDefault="00F3621E">
      <w:r>
        <w:separator/>
      </w:r>
    </w:p>
  </w:endnote>
  <w:endnote w:type="continuationSeparator" w:id="0">
    <w:p w14:paraId="371F1D1E" w14:textId="77777777" w:rsidR="00F3621E" w:rsidRDefault="00F36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D0E5F" w14:textId="77777777" w:rsidR="00F3621E" w:rsidRDefault="00F3621E">
      <w:r>
        <w:separator/>
      </w:r>
    </w:p>
  </w:footnote>
  <w:footnote w:type="continuationSeparator" w:id="0">
    <w:p w14:paraId="7F9DB842" w14:textId="77777777" w:rsidR="00F3621E" w:rsidRDefault="00F36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9E9E2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410AE2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39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47C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28B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2D96"/>
    <w:rsid w:val="0011493E"/>
    <w:rsid w:val="00115B72"/>
    <w:rsid w:val="00117707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6644C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4C7"/>
    <w:rsid w:val="00186EC1"/>
    <w:rsid w:val="00191C4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6D80"/>
    <w:rsid w:val="001D1783"/>
    <w:rsid w:val="001D53CD"/>
    <w:rsid w:val="001D55A3"/>
    <w:rsid w:val="001D5AF5"/>
    <w:rsid w:val="001E1E73"/>
    <w:rsid w:val="001E479A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A0C"/>
    <w:rsid w:val="00264EC6"/>
    <w:rsid w:val="00271013"/>
    <w:rsid w:val="00273FE4"/>
    <w:rsid w:val="002765B4"/>
    <w:rsid w:val="00276A94"/>
    <w:rsid w:val="002814B2"/>
    <w:rsid w:val="00284196"/>
    <w:rsid w:val="0029405D"/>
    <w:rsid w:val="00294FA6"/>
    <w:rsid w:val="00295A6F"/>
    <w:rsid w:val="002A022E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444A"/>
    <w:rsid w:val="0032569A"/>
    <w:rsid w:val="00325A1F"/>
    <w:rsid w:val="003268F9"/>
    <w:rsid w:val="00330BAF"/>
    <w:rsid w:val="00334E3A"/>
    <w:rsid w:val="003361DD"/>
    <w:rsid w:val="00341A6A"/>
    <w:rsid w:val="003448BB"/>
    <w:rsid w:val="00345B9C"/>
    <w:rsid w:val="00352DAE"/>
    <w:rsid w:val="00354EB9"/>
    <w:rsid w:val="003602AE"/>
    <w:rsid w:val="00360929"/>
    <w:rsid w:val="003647D5"/>
    <w:rsid w:val="003674B0"/>
    <w:rsid w:val="0037300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4815"/>
    <w:rsid w:val="003F020D"/>
    <w:rsid w:val="003F03D9"/>
    <w:rsid w:val="003F2FBE"/>
    <w:rsid w:val="003F318D"/>
    <w:rsid w:val="003F5BAE"/>
    <w:rsid w:val="003F6ED7"/>
    <w:rsid w:val="003F7671"/>
    <w:rsid w:val="00401C84"/>
    <w:rsid w:val="00403210"/>
    <w:rsid w:val="004035BB"/>
    <w:rsid w:val="004035EB"/>
    <w:rsid w:val="004052B7"/>
    <w:rsid w:val="00405F06"/>
    <w:rsid w:val="00407332"/>
    <w:rsid w:val="00407828"/>
    <w:rsid w:val="00410AE2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653"/>
    <w:rsid w:val="00463F43"/>
    <w:rsid w:val="00464B94"/>
    <w:rsid w:val="004653A8"/>
    <w:rsid w:val="00465A0B"/>
    <w:rsid w:val="00465A1F"/>
    <w:rsid w:val="00466060"/>
    <w:rsid w:val="0047077C"/>
    <w:rsid w:val="00470B05"/>
    <w:rsid w:val="0047207C"/>
    <w:rsid w:val="00472CD6"/>
    <w:rsid w:val="00474E3C"/>
    <w:rsid w:val="00480A58"/>
    <w:rsid w:val="00482151"/>
    <w:rsid w:val="004838BD"/>
    <w:rsid w:val="00485FAD"/>
    <w:rsid w:val="00487AED"/>
    <w:rsid w:val="00491EDF"/>
    <w:rsid w:val="00492A3F"/>
    <w:rsid w:val="004935CD"/>
    <w:rsid w:val="00494F62"/>
    <w:rsid w:val="004A2001"/>
    <w:rsid w:val="004A3590"/>
    <w:rsid w:val="004A50C9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439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5FC8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1B3B"/>
    <w:rsid w:val="00552E0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6A5D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4982"/>
    <w:rsid w:val="006678AF"/>
    <w:rsid w:val="006701EF"/>
    <w:rsid w:val="00673BA5"/>
    <w:rsid w:val="00680058"/>
    <w:rsid w:val="00681F9F"/>
    <w:rsid w:val="00682E1A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1CF8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5C9B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706E"/>
    <w:rsid w:val="00770F6B"/>
    <w:rsid w:val="00771883"/>
    <w:rsid w:val="00776DC2"/>
    <w:rsid w:val="00780122"/>
    <w:rsid w:val="0078214B"/>
    <w:rsid w:val="0078498A"/>
    <w:rsid w:val="007878FE"/>
    <w:rsid w:val="00787C07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0CE8"/>
    <w:rsid w:val="007D1C64"/>
    <w:rsid w:val="007D32DD"/>
    <w:rsid w:val="007D6DCE"/>
    <w:rsid w:val="007D72C4"/>
    <w:rsid w:val="007E2CFE"/>
    <w:rsid w:val="007E59C9"/>
    <w:rsid w:val="007E646D"/>
    <w:rsid w:val="007E7F34"/>
    <w:rsid w:val="007F0072"/>
    <w:rsid w:val="007F2EB6"/>
    <w:rsid w:val="007F54C3"/>
    <w:rsid w:val="00802949"/>
    <w:rsid w:val="0080301E"/>
    <w:rsid w:val="0080365F"/>
    <w:rsid w:val="00805663"/>
    <w:rsid w:val="0080797E"/>
    <w:rsid w:val="00811BA7"/>
    <w:rsid w:val="00812BE5"/>
    <w:rsid w:val="00816177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4E49"/>
    <w:rsid w:val="008460B6"/>
    <w:rsid w:val="00850C9D"/>
    <w:rsid w:val="00852B59"/>
    <w:rsid w:val="00855A9A"/>
    <w:rsid w:val="00856272"/>
    <w:rsid w:val="008563FF"/>
    <w:rsid w:val="0086018B"/>
    <w:rsid w:val="008611DD"/>
    <w:rsid w:val="00861B87"/>
    <w:rsid w:val="008620DE"/>
    <w:rsid w:val="00866867"/>
    <w:rsid w:val="00872257"/>
    <w:rsid w:val="008753E6"/>
    <w:rsid w:val="00875613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1CA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2EFA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5155"/>
    <w:rsid w:val="00946DD0"/>
    <w:rsid w:val="009509E6"/>
    <w:rsid w:val="00952018"/>
    <w:rsid w:val="00952800"/>
    <w:rsid w:val="0095300D"/>
    <w:rsid w:val="00956812"/>
    <w:rsid w:val="0095719A"/>
    <w:rsid w:val="00961683"/>
    <w:rsid w:val="009623E9"/>
    <w:rsid w:val="00963EEB"/>
    <w:rsid w:val="009648BC"/>
    <w:rsid w:val="00964C2F"/>
    <w:rsid w:val="00965F88"/>
    <w:rsid w:val="00966022"/>
    <w:rsid w:val="009746AE"/>
    <w:rsid w:val="00984E03"/>
    <w:rsid w:val="00987E85"/>
    <w:rsid w:val="00994628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B742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9F72F6"/>
    <w:rsid w:val="00A039D5"/>
    <w:rsid w:val="00A046AD"/>
    <w:rsid w:val="00A079C1"/>
    <w:rsid w:val="00A12520"/>
    <w:rsid w:val="00A130FD"/>
    <w:rsid w:val="00A13D6D"/>
    <w:rsid w:val="00A13DF7"/>
    <w:rsid w:val="00A14769"/>
    <w:rsid w:val="00A16151"/>
    <w:rsid w:val="00A16EC6"/>
    <w:rsid w:val="00A17C06"/>
    <w:rsid w:val="00A2014F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6939"/>
    <w:rsid w:val="00A37194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67CEF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97B23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4D1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6D65"/>
    <w:rsid w:val="00B50AF3"/>
    <w:rsid w:val="00B514E8"/>
    <w:rsid w:val="00B518A8"/>
    <w:rsid w:val="00B51A7D"/>
    <w:rsid w:val="00B521B8"/>
    <w:rsid w:val="00B535C2"/>
    <w:rsid w:val="00B55150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47CE"/>
    <w:rsid w:val="00BA537F"/>
    <w:rsid w:val="00BA561A"/>
    <w:rsid w:val="00BB0349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19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B26"/>
    <w:rsid w:val="00BE2C01"/>
    <w:rsid w:val="00BE41EC"/>
    <w:rsid w:val="00BE56FB"/>
    <w:rsid w:val="00BF3DDE"/>
    <w:rsid w:val="00BF619C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6659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3FC1"/>
    <w:rsid w:val="00CF09AA"/>
    <w:rsid w:val="00CF4813"/>
    <w:rsid w:val="00CF5233"/>
    <w:rsid w:val="00D029B8"/>
    <w:rsid w:val="00D02F60"/>
    <w:rsid w:val="00D0464E"/>
    <w:rsid w:val="00D04A96"/>
    <w:rsid w:val="00D05A96"/>
    <w:rsid w:val="00D063D6"/>
    <w:rsid w:val="00D07A7B"/>
    <w:rsid w:val="00D10E06"/>
    <w:rsid w:val="00D15197"/>
    <w:rsid w:val="00D16820"/>
    <w:rsid w:val="00D169C8"/>
    <w:rsid w:val="00D1793F"/>
    <w:rsid w:val="00D22AF5"/>
    <w:rsid w:val="00D235EA"/>
    <w:rsid w:val="00D2434E"/>
    <w:rsid w:val="00D247A9"/>
    <w:rsid w:val="00D32721"/>
    <w:rsid w:val="00D328DC"/>
    <w:rsid w:val="00D33387"/>
    <w:rsid w:val="00D402FB"/>
    <w:rsid w:val="00D47D7A"/>
    <w:rsid w:val="00D50ABD"/>
    <w:rsid w:val="00D52781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77447"/>
    <w:rsid w:val="00D80E7D"/>
    <w:rsid w:val="00D81397"/>
    <w:rsid w:val="00D848B9"/>
    <w:rsid w:val="00D90E69"/>
    <w:rsid w:val="00D91368"/>
    <w:rsid w:val="00D93106"/>
    <w:rsid w:val="00D933E9"/>
    <w:rsid w:val="00D94D8C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217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40BA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38E4"/>
    <w:rsid w:val="00EC4265"/>
    <w:rsid w:val="00EC4CEB"/>
    <w:rsid w:val="00EC659E"/>
    <w:rsid w:val="00ED2072"/>
    <w:rsid w:val="00ED2AE0"/>
    <w:rsid w:val="00ED5553"/>
    <w:rsid w:val="00ED5E36"/>
    <w:rsid w:val="00ED6961"/>
    <w:rsid w:val="00ED7BC5"/>
    <w:rsid w:val="00EE1E2C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365E"/>
    <w:rsid w:val="00F2668F"/>
    <w:rsid w:val="00F2742F"/>
    <w:rsid w:val="00F2753B"/>
    <w:rsid w:val="00F33F8B"/>
    <w:rsid w:val="00F340B2"/>
    <w:rsid w:val="00F3621E"/>
    <w:rsid w:val="00F43390"/>
    <w:rsid w:val="00F443B2"/>
    <w:rsid w:val="00F458D8"/>
    <w:rsid w:val="00F50237"/>
    <w:rsid w:val="00F52546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0D8F"/>
    <w:rsid w:val="00FB121C"/>
    <w:rsid w:val="00FB1B21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3AF9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9A1D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C74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C74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comments" Target="comments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.pal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6C1303-2814-4655-A555-0E666229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5</TotalTime>
  <Pages>1</Pages>
  <Words>1053</Words>
  <Characters>6323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Autor</cp:lastModifiedBy>
  <cp:revision>9</cp:revision>
  <cp:lastPrinted>2021-01-25T10:54:00Z</cp:lastPrinted>
  <dcterms:created xsi:type="dcterms:W3CDTF">2021-05-04T12:35:00Z</dcterms:created>
  <dcterms:modified xsi:type="dcterms:W3CDTF">2021-06-01T07:46:00Z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